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4E" w:rsidRDefault="00CF3604" w:rsidP="00E7694E">
      <w:pPr>
        <w:tabs>
          <w:tab w:val="left" w:pos="4500"/>
        </w:tabs>
        <w:spacing w:before="40"/>
        <w:ind w:right="-80"/>
        <w:rPr>
          <w:rFonts w:cs="Arial"/>
          <w:sz w:val="20"/>
          <w:szCs w:val="22"/>
        </w:rPr>
      </w:pPr>
      <w:r w:rsidRPr="00CF3604">
        <w:rPr>
          <w:rFonts w:cs="Arial"/>
          <w:b/>
          <w:sz w:val="20"/>
          <w:szCs w:val="22"/>
        </w:rPr>
        <w:t>1</w:t>
      </w:r>
      <w:r>
        <w:rPr>
          <w:rFonts w:cs="Arial"/>
          <w:sz w:val="20"/>
          <w:szCs w:val="22"/>
        </w:rPr>
        <w:t>. Kinds of energy</w:t>
      </w:r>
    </w:p>
    <w:p w:rsidR="00E7694E" w:rsidRDefault="00E7694E" w:rsidP="00E7694E">
      <w:pPr>
        <w:tabs>
          <w:tab w:val="left" w:pos="4500"/>
        </w:tabs>
        <w:spacing w:before="40"/>
        <w:ind w:right="-80"/>
        <w:rPr>
          <w:rFonts w:cs="Arial"/>
          <w:sz w:val="20"/>
          <w:szCs w:val="22"/>
        </w:rPr>
      </w:pPr>
      <w:r>
        <w:rPr>
          <w:rFonts w:cs="Arial"/>
          <w:sz w:val="20"/>
          <w:szCs w:val="22"/>
        </w:rPr>
        <w:t xml:space="preserve">A. </w:t>
      </w:r>
      <w:r w:rsidR="00CF3604">
        <w:rPr>
          <w:rFonts w:cs="Arial"/>
          <w:sz w:val="20"/>
          <w:szCs w:val="22"/>
        </w:rPr>
        <w:t xml:space="preserve">List three ways potential energy is like </w:t>
      </w:r>
      <w:del w:id="0" w:author="Nicole LaDue" w:date="2010-10-11T20:45:00Z">
        <w:r w:rsidR="00CF3604" w:rsidDel="00374B69">
          <w:rPr>
            <w:rFonts w:cs="Arial"/>
            <w:sz w:val="20"/>
            <w:szCs w:val="22"/>
          </w:rPr>
          <w:delText>thinking about doing something</w:delText>
        </w:r>
      </w:del>
      <w:ins w:id="1" w:author="Nicole LaDue" w:date="2010-10-11T20:45:00Z">
        <w:r w:rsidR="00374B69">
          <w:rPr>
            <w:rFonts w:cs="Arial"/>
            <w:sz w:val="20"/>
            <w:szCs w:val="22"/>
          </w:rPr>
          <w:t>having studied for an exam</w:t>
        </w:r>
        <w:proofErr w:type="gramStart"/>
        <w:r w:rsidR="00374B69">
          <w:rPr>
            <w:rFonts w:cs="Arial"/>
            <w:sz w:val="20"/>
            <w:szCs w:val="22"/>
          </w:rPr>
          <w:t>?</w:t>
        </w:r>
      </w:ins>
      <w:r>
        <w:rPr>
          <w:rFonts w:cs="Arial"/>
          <w:sz w:val="20"/>
          <w:szCs w:val="22"/>
        </w:rPr>
        <w:t>.</w:t>
      </w:r>
      <w:proofErr w:type="gramEnd"/>
      <w:r w:rsidR="00CF3604">
        <w:rPr>
          <w:rFonts w:cs="Arial"/>
          <w:sz w:val="20"/>
          <w:szCs w:val="22"/>
        </w:rPr>
        <w:t xml:space="preserve">  </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1.  </w:t>
      </w:r>
      <w:r w:rsidR="00CF3604">
        <w:rPr>
          <w:rFonts w:cs="Arial"/>
          <w:i/>
          <w:sz w:val="20"/>
          <w:szCs w:val="22"/>
        </w:rPr>
        <w:t xml:space="preserve">They both involve an action that may occur but is not presently </w:t>
      </w:r>
      <w:r w:rsidR="00335F21">
        <w:rPr>
          <w:rFonts w:cs="Arial"/>
          <w:i/>
          <w:sz w:val="20"/>
          <w:szCs w:val="22"/>
        </w:rPr>
        <w:t>occurring</w:t>
      </w:r>
      <w:r w:rsidRPr="00E7694E">
        <w:rPr>
          <w:rFonts w:cs="Arial"/>
          <w:i/>
          <w:sz w:val="20"/>
          <w:szCs w:val="22"/>
        </w:rPr>
        <w:t>.</w:t>
      </w:r>
    </w:p>
    <w:p w:rsidR="00CF3604" w:rsidRDefault="00E7694E" w:rsidP="00E7694E">
      <w:pPr>
        <w:tabs>
          <w:tab w:val="left" w:pos="4500"/>
        </w:tabs>
        <w:spacing w:before="40"/>
        <w:ind w:right="-80"/>
        <w:rPr>
          <w:rFonts w:cs="Arial"/>
          <w:i/>
          <w:sz w:val="20"/>
          <w:szCs w:val="22"/>
        </w:rPr>
      </w:pPr>
      <w:r w:rsidRPr="00E7694E">
        <w:rPr>
          <w:rFonts w:cs="Arial"/>
          <w:i/>
          <w:sz w:val="20"/>
          <w:szCs w:val="22"/>
        </w:rPr>
        <w:t xml:space="preserve">2. </w:t>
      </w:r>
      <w:r w:rsidR="00CF3604">
        <w:rPr>
          <w:rFonts w:cs="Arial"/>
          <w:i/>
          <w:sz w:val="20"/>
          <w:szCs w:val="22"/>
        </w:rPr>
        <w:t xml:space="preserve"> Converting potential energy to kinetic energy may require a “push” as when someone pushes a ball to start it </w:t>
      </w:r>
      <w:r w:rsidR="00335F21">
        <w:rPr>
          <w:rFonts w:cs="Arial"/>
          <w:i/>
          <w:sz w:val="20"/>
          <w:szCs w:val="22"/>
        </w:rPr>
        <w:t>rolling</w:t>
      </w:r>
      <w:r w:rsidR="00CF3604">
        <w:rPr>
          <w:rFonts w:cs="Arial"/>
          <w:i/>
          <w:sz w:val="20"/>
          <w:szCs w:val="22"/>
        </w:rPr>
        <w:t xml:space="preserve"> down hill.   </w:t>
      </w:r>
      <w:r w:rsidR="00335F21">
        <w:rPr>
          <w:rFonts w:cs="Arial"/>
          <w:i/>
          <w:sz w:val="20"/>
          <w:szCs w:val="22"/>
        </w:rPr>
        <w:t>Similarly</w:t>
      </w:r>
      <w:r w:rsidR="00CF3604">
        <w:rPr>
          <w:rFonts w:cs="Arial"/>
          <w:i/>
          <w:sz w:val="20"/>
          <w:szCs w:val="22"/>
        </w:rPr>
        <w:t>, some people need a push to turn their thoughts into actions.</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3.  </w:t>
      </w:r>
      <w:r w:rsidR="00CF3604">
        <w:rPr>
          <w:rFonts w:cs="Arial"/>
          <w:i/>
          <w:sz w:val="20"/>
          <w:szCs w:val="22"/>
        </w:rPr>
        <w:t xml:space="preserve">Potential energy is abstract.  You </w:t>
      </w:r>
      <w:r w:rsidR="00335F21">
        <w:rPr>
          <w:rFonts w:cs="Arial"/>
          <w:i/>
          <w:sz w:val="20"/>
          <w:szCs w:val="22"/>
        </w:rPr>
        <w:t>cannot</w:t>
      </w:r>
      <w:r w:rsidR="00CF3604">
        <w:rPr>
          <w:rFonts w:cs="Arial"/>
          <w:i/>
          <w:sz w:val="20"/>
          <w:szCs w:val="22"/>
        </w:rPr>
        <w:t xml:space="preserve"> feel it, weigh it, or hear it just like people’s thoughts</w:t>
      </w:r>
    </w:p>
    <w:p w:rsidR="00E7694E" w:rsidRPr="00E7694E" w:rsidRDefault="00E7694E" w:rsidP="00E7694E">
      <w:pPr>
        <w:tabs>
          <w:tab w:val="left" w:pos="4500"/>
        </w:tabs>
        <w:spacing w:before="40"/>
        <w:ind w:right="-80"/>
        <w:rPr>
          <w:rFonts w:cs="Arial"/>
          <w:i/>
          <w:sz w:val="20"/>
          <w:szCs w:val="22"/>
        </w:rPr>
      </w:pPr>
    </w:p>
    <w:p w:rsidR="00E7694E" w:rsidRDefault="00E7694E" w:rsidP="00E7694E">
      <w:pPr>
        <w:tabs>
          <w:tab w:val="left" w:pos="4500"/>
        </w:tabs>
        <w:spacing w:before="40"/>
        <w:ind w:right="-80"/>
        <w:rPr>
          <w:rFonts w:cs="Arial"/>
          <w:sz w:val="20"/>
          <w:szCs w:val="22"/>
        </w:rPr>
      </w:pPr>
      <w:r>
        <w:rPr>
          <w:rFonts w:cs="Arial"/>
          <w:sz w:val="20"/>
          <w:szCs w:val="22"/>
        </w:rPr>
        <w:t>B. List three ways they are different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1. </w:t>
      </w:r>
      <w:r w:rsidR="00CF3604">
        <w:rPr>
          <w:rFonts w:cs="Arial"/>
          <w:i/>
          <w:sz w:val="20"/>
          <w:szCs w:val="22"/>
        </w:rPr>
        <w:t>Potential energy indicates actions that can ac</w:t>
      </w:r>
      <w:r w:rsidR="00335F21">
        <w:rPr>
          <w:rFonts w:cs="Arial"/>
          <w:i/>
          <w:sz w:val="20"/>
          <w:szCs w:val="22"/>
        </w:rPr>
        <w:t>tu</w:t>
      </w:r>
      <w:r w:rsidR="00CF3604">
        <w:rPr>
          <w:rFonts w:cs="Arial"/>
          <w:i/>
          <w:sz w:val="20"/>
          <w:szCs w:val="22"/>
        </w:rPr>
        <w:t>ally occur while thinking about something may involve actions that are actually impossible</w:t>
      </w:r>
      <w:r w:rsidR="00335F21">
        <w:rPr>
          <w:rFonts w:cs="Arial"/>
          <w:i/>
          <w:sz w:val="20"/>
          <w:szCs w:val="22"/>
        </w:rPr>
        <w: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2.  </w:t>
      </w:r>
      <w:r w:rsidR="00CF3604">
        <w:rPr>
          <w:rFonts w:cs="Arial"/>
          <w:i/>
          <w:sz w:val="20"/>
          <w:szCs w:val="22"/>
        </w:rPr>
        <w:t xml:space="preserve">Potential energy implies a direction to movement or change.  For example, balls roll </w:t>
      </w:r>
      <w:r w:rsidR="00335F21">
        <w:rPr>
          <w:rFonts w:cs="Arial"/>
          <w:i/>
          <w:sz w:val="20"/>
          <w:szCs w:val="22"/>
        </w:rPr>
        <w:t>down hill</w:t>
      </w:r>
      <w:r w:rsidR="00CF3604">
        <w:rPr>
          <w:rFonts w:cs="Arial"/>
          <w:i/>
          <w:sz w:val="20"/>
          <w:szCs w:val="22"/>
        </w:rPr>
        <w:t xml:space="preserve"> not uphill.  </w:t>
      </w:r>
      <w:r w:rsidR="00335F21">
        <w:rPr>
          <w:rFonts w:cs="Arial"/>
          <w:i/>
          <w:sz w:val="20"/>
          <w:szCs w:val="22"/>
        </w:rPr>
        <w:t>People’s</w:t>
      </w:r>
      <w:r w:rsidR="00CF3604">
        <w:rPr>
          <w:rFonts w:cs="Arial"/>
          <w:i/>
          <w:sz w:val="20"/>
          <w:szCs w:val="22"/>
        </w:rPr>
        <w:t xml:space="preserve"> thoughts are not as </w:t>
      </w:r>
      <w:r w:rsidR="00335F21">
        <w:rPr>
          <w:rFonts w:cs="Arial"/>
          <w:i/>
          <w:sz w:val="20"/>
          <w:szCs w:val="22"/>
        </w:rPr>
        <w:t>restricted</w:t>
      </w:r>
      <w:r w:rsidR="00CF3604">
        <w:rPr>
          <w:rFonts w:cs="Arial"/>
          <w:i/>
          <w:sz w:val="20"/>
          <w:szCs w:val="22"/>
        </w:rPr>
        <w:t>.  People can think about doing anything.</w:t>
      </w:r>
    </w:p>
    <w:p w:rsidR="00226874" w:rsidRDefault="00E7694E" w:rsidP="00E7694E">
      <w:pPr>
        <w:tabs>
          <w:tab w:val="left" w:pos="4500"/>
        </w:tabs>
        <w:spacing w:before="40"/>
        <w:ind w:right="-80"/>
        <w:rPr>
          <w:rFonts w:cs="Arial"/>
          <w:i/>
          <w:sz w:val="20"/>
          <w:szCs w:val="22"/>
        </w:rPr>
      </w:pPr>
      <w:r w:rsidRPr="00E7694E">
        <w:rPr>
          <w:rFonts w:cs="Arial"/>
          <w:i/>
          <w:sz w:val="20"/>
          <w:szCs w:val="22"/>
        </w:rPr>
        <w:t>3.</w:t>
      </w:r>
      <w:r w:rsidR="00CF3604">
        <w:rPr>
          <w:rFonts w:cs="Arial"/>
          <w:i/>
          <w:sz w:val="20"/>
          <w:szCs w:val="22"/>
        </w:rPr>
        <w:t xml:space="preserve"> We can measure the amount of potential energy in a system but we </w:t>
      </w:r>
      <w:r w:rsidR="00335F21">
        <w:rPr>
          <w:rFonts w:cs="Arial"/>
          <w:i/>
          <w:sz w:val="20"/>
          <w:szCs w:val="22"/>
        </w:rPr>
        <w:t>cannot</w:t>
      </w:r>
      <w:r w:rsidR="00CF3604">
        <w:rPr>
          <w:rFonts w:cs="Arial"/>
          <w:i/>
          <w:sz w:val="20"/>
          <w:szCs w:val="22"/>
        </w:rPr>
        <w:t xml:space="preserve"> measure people’s thoughts.</w:t>
      </w:r>
    </w:p>
    <w:p w:rsidR="00CF3604" w:rsidRDefault="00CF3604" w:rsidP="00E7694E">
      <w:pPr>
        <w:tabs>
          <w:tab w:val="left" w:pos="4500"/>
        </w:tabs>
        <w:spacing w:before="40"/>
        <w:ind w:right="-80"/>
        <w:rPr>
          <w:rFonts w:cs="Arial"/>
          <w:sz w:val="20"/>
          <w:szCs w:val="22"/>
        </w:rPr>
      </w:pPr>
    </w:p>
    <w:p w:rsidR="002E53DA" w:rsidRDefault="002E53DA" w:rsidP="00E7694E">
      <w:pPr>
        <w:tabs>
          <w:tab w:val="left" w:pos="4500"/>
        </w:tabs>
        <w:spacing w:before="40"/>
        <w:ind w:right="-80"/>
        <w:rPr>
          <w:rFonts w:cs="Arial"/>
          <w:sz w:val="20"/>
          <w:szCs w:val="22"/>
        </w:rPr>
      </w:pPr>
      <w:r w:rsidRPr="00AF4FEB">
        <w:rPr>
          <w:rFonts w:cs="Arial"/>
          <w:b/>
          <w:sz w:val="20"/>
          <w:szCs w:val="22"/>
        </w:rPr>
        <w:t>2.</w:t>
      </w:r>
      <w:r>
        <w:rPr>
          <w:rFonts w:cs="Arial"/>
          <w:sz w:val="20"/>
          <w:szCs w:val="22"/>
        </w:rPr>
        <w:t xml:space="preserve"> </w:t>
      </w:r>
      <w:r w:rsidR="00CF3604">
        <w:rPr>
          <w:rFonts w:cs="Arial"/>
          <w:sz w:val="20"/>
          <w:szCs w:val="22"/>
        </w:rPr>
        <w:t>Gravitational potential energy is like chemical potential energy.</w:t>
      </w:r>
      <w:r w:rsidR="0042774B">
        <w:rPr>
          <w:rFonts w:cs="Arial"/>
          <w:sz w:val="20"/>
          <w:szCs w:val="22"/>
        </w:rPr>
        <w:t xml:space="preserve"> (Other combinations are possible involving </w:t>
      </w:r>
      <w:r w:rsidR="00335F21">
        <w:rPr>
          <w:rFonts w:cs="Arial"/>
          <w:sz w:val="20"/>
          <w:szCs w:val="22"/>
        </w:rPr>
        <w:t>thermal</w:t>
      </w:r>
      <w:r w:rsidR="0042774B">
        <w:rPr>
          <w:rFonts w:cs="Arial"/>
          <w:sz w:val="20"/>
          <w:szCs w:val="22"/>
        </w:rPr>
        <w:t xml:space="preserve"> potential energy).</w:t>
      </w:r>
    </w:p>
    <w:p w:rsidR="00F8643A" w:rsidRDefault="002E53DA" w:rsidP="00E7694E">
      <w:pPr>
        <w:tabs>
          <w:tab w:val="left" w:pos="4500"/>
        </w:tabs>
        <w:spacing w:before="40"/>
        <w:ind w:right="-80"/>
        <w:rPr>
          <w:rFonts w:cs="Arial"/>
          <w:sz w:val="20"/>
          <w:szCs w:val="22"/>
        </w:rPr>
      </w:pPr>
      <w:r>
        <w:rPr>
          <w:rFonts w:cs="Arial"/>
          <w:sz w:val="20"/>
          <w:szCs w:val="22"/>
        </w:rPr>
        <w:t>A.  List thr</w:t>
      </w:r>
      <w:r w:rsidR="00F8643A">
        <w:rPr>
          <w:rFonts w:cs="Arial"/>
          <w:sz w:val="20"/>
          <w:szCs w:val="22"/>
        </w:rPr>
        <w:t xml:space="preserve">ee ways </w:t>
      </w:r>
      <w:r w:rsidR="00335F21">
        <w:rPr>
          <w:rFonts w:cs="Arial"/>
          <w:sz w:val="20"/>
          <w:szCs w:val="22"/>
        </w:rPr>
        <w:t xml:space="preserve">gravitational potential </w:t>
      </w:r>
      <w:r w:rsidR="00CF3604">
        <w:rPr>
          <w:rFonts w:cs="Arial"/>
          <w:sz w:val="20"/>
          <w:szCs w:val="22"/>
        </w:rPr>
        <w:t>energy</w:t>
      </w:r>
      <w:r>
        <w:rPr>
          <w:rFonts w:cs="Arial"/>
          <w:sz w:val="20"/>
          <w:szCs w:val="22"/>
        </w:rPr>
        <w:t xml:space="preserve"> is similar to </w:t>
      </w:r>
      <w:r w:rsidR="00CF3604">
        <w:rPr>
          <w:rFonts w:cs="Arial"/>
          <w:sz w:val="20"/>
          <w:szCs w:val="22"/>
        </w:rPr>
        <w:t>che</w:t>
      </w:r>
      <w:r w:rsidR="00D12171">
        <w:rPr>
          <w:rFonts w:cs="Arial"/>
          <w:sz w:val="20"/>
          <w:szCs w:val="22"/>
        </w:rPr>
        <w:t>m</w:t>
      </w:r>
      <w:r w:rsidR="00CF3604">
        <w:rPr>
          <w:rFonts w:cs="Arial"/>
          <w:sz w:val="20"/>
          <w:szCs w:val="22"/>
        </w:rPr>
        <w:t>ical potential energy</w:t>
      </w:r>
      <w:r>
        <w:rPr>
          <w:rFonts w:cs="Arial"/>
          <w:sz w:val="20"/>
          <w:szCs w:val="22"/>
        </w:rPr>
        <w:t>.</w:t>
      </w:r>
    </w:p>
    <w:p w:rsidR="00F8643A" w:rsidRPr="00F8643A" w:rsidRDefault="00F8643A" w:rsidP="00E7694E">
      <w:pPr>
        <w:tabs>
          <w:tab w:val="left" w:pos="4500"/>
        </w:tabs>
        <w:spacing w:before="40"/>
        <w:ind w:right="-80"/>
        <w:rPr>
          <w:rFonts w:cs="Arial"/>
          <w:i/>
          <w:sz w:val="20"/>
          <w:szCs w:val="22"/>
        </w:rPr>
      </w:pPr>
      <w:r w:rsidRPr="00F8643A">
        <w:rPr>
          <w:rFonts w:cs="Arial"/>
          <w:i/>
          <w:sz w:val="20"/>
          <w:szCs w:val="22"/>
        </w:rPr>
        <w:t xml:space="preserve">1. </w:t>
      </w:r>
      <w:r w:rsidR="00CF3604">
        <w:rPr>
          <w:rFonts w:cs="Arial"/>
          <w:i/>
          <w:sz w:val="20"/>
          <w:szCs w:val="22"/>
        </w:rPr>
        <w:t xml:space="preserve">Both </w:t>
      </w:r>
      <w:r w:rsidR="00D12171">
        <w:rPr>
          <w:rFonts w:cs="Arial"/>
          <w:i/>
          <w:sz w:val="20"/>
          <w:szCs w:val="22"/>
        </w:rPr>
        <w:t xml:space="preserve">can be can be converted into kinetic energy as evidenced by a change in position.  </w:t>
      </w:r>
      <w:r w:rsidR="00335F21">
        <w:rPr>
          <w:rFonts w:cs="Arial"/>
          <w:i/>
          <w:sz w:val="20"/>
          <w:szCs w:val="22"/>
        </w:rPr>
        <w:t>Gravitational</w:t>
      </w:r>
      <w:r w:rsidR="00D12171">
        <w:rPr>
          <w:rFonts w:cs="Arial"/>
          <w:i/>
          <w:sz w:val="20"/>
          <w:szCs w:val="22"/>
        </w:rPr>
        <w:t xml:space="preserve"> </w:t>
      </w:r>
      <w:r w:rsidR="00335F21">
        <w:rPr>
          <w:rFonts w:cs="Arial"/>
          <w:i/>
          <w:sz w:val="20"/>
          <w:szCs w:val="22"/>
        </w:rPr>
        <w:t>potential</w:t>
      </w:r>
      <w:r w:rsidR="00D12171">
        <w:rPr>
          <w:rFonts w:cs="Arial"/>
          <w:i/>
          <w:sz w:val="20"/>
          <w:szCs w:val="22"/>
        </w:rPr>
        <w:t xml:space="preserve"> energy can cause things to move from higher elevation to lower and chemical potential energy can cause atoms to rearrange into different molecules. </w:t>
      </w:r>
    </w:p>
    <w:p w:rsidR="00F8643A" w:rsidRDefault="00F8643A" w:rsidP="00E7694E">
      <w:pPr>
        <w:tabs>
          <w:tab w:val="left" w:pos="4500"/>
        </w:tabs>
        <w:spacing w:before="40"/>
        <w:ind w:right="-80"/>
        <w:rPr>
          <w:rFonts w:cs="Arial"/>
          <w:i/>
          <w:sz w:val="20"/>
          <w:szCs w:val="22"/>
        </w:rPr>
      </w:pPr>
      <w:r w:rsidRPr="00F8643A">
        <w:rPr>
          <w:rFonts w:cs="Arial"/>
          <w:i/>
          <w:sz w:val="20"/>
          <w:szCs w:val="22"/>
        </w:rPr>
        <w:t>2.</w:t>
      </w:r>
      <w:r w:rsidR="00D12171">
        <w:rPr>
          <w:rFonts w:cs="Arial"/>
          <w:i/>
          <w:sz w:val="20"/>
          <w:szCs w:val="22"/>
        </w:rPr>
        <w:t xml:space="preserve"> Both can be converted into other forms of energy such as thermal </w:t>
      </w:r>
      <w:r w:rsidR="00335F21">
        <w:rPr>
          <w:rFonts w:cs="Arial"/>
          <w:i/>
          <w:sz w:val="20"/>
          <w:szCs w:val="22"/>
        </w:rPr>
        <w:t>energy.</w:t>
      </w:r>
    </w:p>
    <w:p w:rsidR="00F8643A" w:rsidRDefault="00F8643A" w:rsidP="00E7694E">
      <w:pPr>
        <w:tabs>
          <w:tab w:val="left" w:pos="4500"/>
        </w:tabs>
        <w:spacing w:before="40"/>
        <w:ind w:right="-80"/>
        <w:rPr>
          <w:rFonts w:cs="Arial"/>
          <w:sz w:val="20"/>
          <w:szCs w:val="22"/>
        </w:rPr>
      </w:pPr>
      <w:r>
        <w:rPr>
          <w:rFonts w:cs="Arial"/>
          <w:i/>
          <w:sz w:val="20"/>
          <w:szCs w:val="22"/>
        </w:rPr>
        <w:t>3.</w:t>
      </w:r>
      <w:r w:rsidR="00880114">
        <w:rPr>
          <w:rFonts w:cs="Arial"/>
          <w:i/>
          <w:sz w:val="20"/>
          <w:szCs w:val="22"/>
        </w:rPr>
        <w:t xml:space="preserve"> Both can be used to generate electricity. For example, gravitat</w:t>
      </w:r>
      <w:r w:rsidR="0042774B">
        <w:rPr>
          <w:rFonts w:cs="Arial"/>
          <w:i/>
          <w:sz w:val="20"/>
          <w:szCs w:val="22"/>
        </w:rPr>
        <w:t>ional potential ener</w:t>
      </w:r>
      <w:r w:rsidR="00880114">
        <w:rPr>
          <w:rFonts w:cs="Arial"/>
          <w:i/>
          <w:sz w:val="20"/>
          <w:szCs w:val="22"/>
        </w:rPr>
        <w:t xml:space="preserve">gy of a stream can be converted into </w:t>
      </w:r>
      <w:r w:rsidR="00335F21">
        <w:rPr>
          <w:rFonts w:cs="Arial"/>
          <w:i/>
          <w:sz w:val="20"/>
          <w:szCs w:val="22"/>
        </w:rPr>
        <w:t>kinetic</w:t>
      </w:r>
      <w:r w:rsidR="00880114">
        <w:rPr>
          <w:rFonts w:cs="Arial"/>
          <w:i/>
          <w:sz w:val="20"/>
          <w:szCs w:val="22"/>
        </w:rPr>
        <w:t xml:space="preserve"> energy of turbines that generate electricity while </w:t>
      </w:r>
      <w:r w:rsidR="00335F21">
        <w:rPr>
          <w:rFonts w:cs="Arial"/>
          <w:i/>
          <w:sz w:val="20"/>
          <w:szCs w:val="22"/>
        </w:rPr>
        <w:t>chemical</w:t>
      </w:r>
      <w:r w:rsidR="00880114">
        <w:rPr>
          <w:rFonts w:cs="Arial"/>
          <w:i/>
          <w:sz w:val="20"/>
          <w:szCs w:val="22"/>
        </w:rPr>
        <w:t xml:space="preserve"> pot</w:t>
      </w:r>
      <w:r w:rsidR="0042774B">
        <w:rPr>
          <w:rFonts w:cs="Arial"/>
          <w:i/>
          <w:sz w:val="20"/>
          <w:szCs w:val="22"/>
        </w:rPr>
        <w:t>ent</w:t>
      </w:r>
      <w:r w:rsidR="00880114">
        <w:rPr>
          <w:rFonts w:cs="Arial"/>
          <w:i/>
          <w:sz w:val="20"/>
          <w:szCs w:val="22"/>
        </w:rPr>
        <w:t xml:space="preserve">ial of coal can be converted in </w:t>
      </w:r>
      <w:r w:rsidR="00335F21">
        <w:rPr>
          <w:rFonts w:cs="Arial"/>
          <w:i/>
          <w:sz w:val="20"/>
          <w:szCs w:val="22"/>
        </w:rPr>
        <w:t>thermal</w:t>
      </w:r>
      <w:r w:rsidR="00880114">
        <w:rPr>
          <w:rFonts w:cs="Arial"/>
          <w:i/>
          <w:sz w:val="20"/>
          <w:szCs w:val="22"/>
        </w:rPr>
        <w:t xml:space="preserve"> </w:t>
      </w:r>
      <w:r w:rsidR="00335F21">
        <w:rPr>
          <w:rFonts w:cs="Arial"/>
          <w:i/>
          <w:sz w:val="20"/>
          <w:szCs w:val="22"/>
        </w:rPr>
        <w:t>energy that</w:t>
      </w:r>
      <w:r w:rsidR="00880114">
        <w:rPr>
          <w:rFonts w:cs="Arial"/>
          <w:i/>
          <w:sz w:val="20"/>
          <w:szCs w:val="22"/>
        </w:rPr>
        <w:t xml:space="preserve"> turns t</w:t>
      </w:r>
      <w:r w:rsidR="00987DFC">
        <w:rPr>
          <w:rFonts w:cs="Arial"/>
          <w:i/>
          <w:sz w:val="20"/>
          <w:szCs w:val="22"/>
        </w:rPr>
        <w:t>urbines and g</w:t>
      </w:r>
      <w:r w:rsidR="0042774B">
        <w:rPr>
          <w:rFonts w:cs="Arial"/>
          <w:i/>
          <w:sz w:val="20"/>
          <w:szCs w:val="22"/>
        </w:rPr>
        <w:t>e</w:t>
      </w:r>
      <w:r w:rsidR="00987DFC">
        <w:rPr>
          <w:rFonts w:cs="Arial"/>
          <w:i/>
          <w:sz w:val="20"/>
          <w:szCs w:val="22"/>
        </w:rPr>
        <w:t>nerates electricity.</w:t>
      </w:r>
      <w:r w:rsidR="0042774B">
        <w:rPr>
          <w:rFonts w:cs="Arial"/>
          <w:i/>
          <w:sz w:val="20"/>
          <w:szCs w:val="22"/>
        </w:rPr>
        <w:t xml:space="preserve"> (</w:t>
      </w:r>
      <w:r w:rsidR="00335F21">
        <w:rPr>
          <w:rFonts w:cs="Arial"/>
          <w:i/>
          <w:sz w:val="20"/>
          <w:szCs w:val="22"/>
        </w:rPr>
        <w:t>Note</w:t>
      </w:r>
      <w:r w:rsidR="0042774B">
        <w:rPr>
          <w:rFonts w:cs="Arial"/>
          <w:i/>
          <w:sz w:val="20"/>
          <w:szCs w:val="22"/>
        </w:rPr>
        <w:t xml:space="preserve">: students may </w:t>
      </w:r>
      <w:r w:rsidR="00335F21">
        <w:rPr>
          <w:rFonts w:cs="Arial"/>
          <w:i/>
          <w:sz w:val="20"/>
          <w:szCs w:val="22"/>
        </w:rPr>
        <w:t>provide</w:t>
      </w:r>
      <w:r w:rsidR="0042774B">
        <w:rPr>
          <w:rFonts w:cs="Arial"/>
          <w:i/>
          <w:sz w:val="20"/>
          <w:szCs w:val="22"/>
        </w:rPr>
        <w:t xml:space="preserve"> an answer like this without understanding</w:t>
      </w:r>
      <w:r w:rsidR="00335F21">
        <w:rPr>
          <w:rFonts w:cs="Arial"/>
          <w:i/>
          <w:sz w:val="20"/>
          <w:szCs w:val="22"/>
        </w:rPr>
        <w:t xml:space="preserve"> </w:t>
      </w:r>
      <w:r w:rsidR="0042774B">
        <w:rPr>
          <w:rFonts w:cs="Arial"/>
          <w:i/>
          <w:sz w:val="20"/>
          <w:szCs w:val="22"/>
        </w:rPr>
        <w:t xml:space="preserve">electromagnetism- the instructor might explain this with yet another analogy- a rotating magnet “pumps” electrons through a coil like a water pump </w:t>
      </w:r>
      <w:r w:rsidR="00335F21">
        <w:rPr>
          <w:rFonts w:cs="Arial"/>
          <w:i/>
          <w:sz w:val="20"/>
          <w:szCs w:val="22"/>
        </w:rPr>
        <w:t>pumps</w:t>
      </w:r>
      <w:r w:rsidR="0042774B">
        <w:rPr>
          <w:rFonts w:cs="Arial"/>
          <w:i/>
          <w:sz w:val="20"/>
          <w:szCs w:val="22"/>
        </w:rPr>
        <w:t xml:space="preserve"> water through a pipe.</w:t>
      </w:r>
    </w:p>
    <w:p w:rsidR="00335F21" w:rsidRPr="00335F21" w:rsidRDefault="00335F21" w:rsidP="00E7694E">
      <w:pPr>
        <w:tabs>
          <w:tab w:val="left" w:pos="4500"/>
        </w:tabs>
        <w:spacing w:before="40"/>
        <w:ind w:right="-80"/>
        <w:rPr>
          <w:rFonts w:cs="Arial"/>
          <w:sz w:val="20"/>
          <w:szCs w:val="22"/>
        </w:rPr>
      </w:pPr>
      <w:r>
        <w:rPr>
          <w:rFonts w:cs="Arial"/>
          <w:sz w:val="20"/>
          <w:szCs w:val="22"/>
        </w:rPr>
        <w:t>BV. List three ways gravitational potential and chemical potential are different.</w:t>
      </w:r>
    </w:p>
    <w:p w:rsidR="00F8643A" w:rsidRPr="002C6FC6" w:rsidRDefault="00F8643A" w:rsidP="00E7694E">
      <w:pPr>
        <w:tabs>
          <w:tab w:val="left" w:pos="4500"/>
        </w:tabs>
        <w:spacing w:before="40"/>
        <w:ind w:right="-80"/>
        <w:rPr>
          <w:rFonts w:cs="Arial"/>
          <w:i/>
          <w:sz w:val="20"/>
          <w:szCs w:val="22"/>
        </w:rPr>
      </w:pPr>
      <w:r w:rsidRPr="002C6FC6">
        <w:rPr>
          <w:rFonts w:cs="Arial"/>
          <w:i/>
          <w:sz w:val="20"/>
          <w:szCs w:val="22"/>
        </w:rPr>
        <w:t>1.</w:t>
      </w:r>
      <w:r w:rsidR="00D12171">
        <w:rPr>
          <w:rFonts w:cs="Arial"/>
          <w:i/>
          <w:sz w:val="20"/>
          <w:szCs w:val="22"/>
        </w:rPr>
        <w:t xml:space="preserve">Elevation effects </w:t>
      </w:r>
      <w:r w:rsidR="00335F21">
        <w:rPr>
          <w:rFonts w:cs="Arial"/>
          <w:i/>
          <w:sz w:val="20"/>
          <w:szCs w:val="22"/>
        </w:rPr>
        <w:t>gravitational</w:t>
      </w:r>
      <w:r w:rsidR="00D12171">
        <w:rPr>
          <w:rFonts w:cs="Arial"/>
          <w:i/>
          <w:sz w:val="20"/>
          <w:szCs w:val="22"/>
        </w:rPr>
        <w:t xml:space="preserve"> potential energy but it does not effect chemical potential energy</w:t>
      </w:r>
      <w:r w:rsidRPr="002C6FC6">
        <w:rPr>
          <w:rFonts w:cs="Arial"/>
          <w:i/>
          <w:sz w:val="20"/>
          <w:szCs w:val="22"/>
        </w:rPr>
        <w:t>.</w:t>
      </w:r>
    </w:p>
    <w:p w:rsidR="00D12171" w:rsidRDefault="00AF4FEB" w:rsidP="00E7694E">
      <w:pPr>
        <w:tabs>
          <w:tab w:val="left" w:pos="4500"/>
        </w:tabs>
        <w:spacing w:before="40"/>
        <w:ind w:right="-80"/>
        <w:rPr>
          <w:rFonts w:cs="Arial"/>
          <w:i/>
          <w:sz w:val="20"/>
          <w:szCs w:val="22"/>
        </w:rPr>
      </w:pPr>
      <w:r w:rsidRPr="002C6FC6">
        <w:rPr>
          <w:rFonts w:cs="Arial"/>
          <w:i/>
          <w:sz w:val="20"/>
          <w:szCs w:val="22"/>
        </w:rPr>
        <w:t xml:space="preserve">2. </w:t>
      </w:r>
      <w:r w:rsidR="00D12171">
        <w:rPr>
          <w:rFonts w:cs="Arial"/>
          <w:i/>
          <w:sz w:val="20"/>
          <w:szCs w:val="22"/>
        </w:rPr>
        <w:t>Gravi</w:t>
      </w:r>
      <w:r w:rsidR="0042774B">
        <w:rPr>
          <w:rFonts w:cs="Arial"/>
          <w:i/>
          <w:sz w:val="20"/>
          <w:szCs w:val="22"/>
        </w:rPr>
        <w:t>t</w:t>
      </w:r>
      <w:r w:rsidR="00D12171">
        <w:rPr>
          <w:rFonts w:cs="Arial"/>
          <w:i/>
          <w:sz w:val="20"/>
          <w:szCs w:val="22"/>
        </w:rPr>
        <w:t>ational potential energy can be effected by the mass of objects.  Mass does not effect the chemical potential of substance</w:t>
      </w:r>
      <w:r w:rsidR="00335F21">
        <w:rPr>
          <w:rFonts w:cs="Arial"/>
          <w:i/>
          <w:sz w:val="20"/>
          <w:szCs w:val="22"/>
        </w:rPr>
        <w:t>s</w:t>
      </w:r>
      <w:r w:rsidR="00D12171">
        <w:rPr>
          <w:rFonts w:cs="Arial"/>
          <w:i/>
          <w:sz w:val="20"/>
          <w:szCs w:val="22"/>
        </w:rPr>
        <w:t>.</w:t>
      </w:r>
    </w:p>
    <w:p w:rsidR="00AF4FEB" w:rsidRPr="002C6FC6" w:rsidRDefault="00AF4FEB" w:rsidP="00E7694E">
      <w:pPr>
        <w:tabs>
          <w:tab w:val="left" w:pos="4500"/>
        </w:tabs>
        <w:spacing w:before="40"/>
        <w:ind w:right="-80"/>
        <w:rPr>
          <w:rFonts w:cs="Arial"/>
          <w:i/>
          <w:sz w:val="20"/>
          <w:szCs w:val="22"/>
        </w:rPr>
      </w:pPr>
      <w:r w:rsidRPr="002C6FC6">
        <w:rPr>
          <w:rFonts w:cs="Arial"/>
          <w:i/>
          <w:sz w:val="20"/>
          <w:szCs w:val="22"/>
        </w:rPr>
        <w:t>3.</w:t>
      </w:r>
      <w:r w:rsidR="0042774B">
        <w:rPr>
          <w:rFonts w:cs="Arial"/>
          <w:i/>
          <w:sz w:val="20"/>
          <w:szCs w:val="22"/>
        </w:rPr>
        <w:t xml:space="preserve"> Chemical </w:t>
      </w:r>
      <w:r w:rsidR="00335F21">
        <w:rPr>
          <w:rFonts w:cs="Arial"/>
          <w:i/>
          <w:sz w:val="20"/>
          <w:szCs w:val="22"/>
        </w:rPr>
        <w:t>potential</w:t>
      </w:r>
      <w:r w:rsidR="0042774B">
        <w:rPr>
          <w:rFonts w:cs="Arial"/>
          <w:i/>
          <w:sz w:val="20"/>
          <w:szCs w:val="22"/>
        </w:rPr>
        <w:t xml:space="preserve"> is effected </w:t>
      </w:r>
      <w:r w:rsidR="00335F21">
        <w:rPr>
          <w:rFonts w:cs="Arial"/>
          <w:i/>
          <w:sz w:val="20"/>
          <w:szCs w:val="22"/>
        </w:rPr>
        <w:t>by temperature, gravitational potential is not.</w:t>
      </w:r>
    </w:p>
    <w:p w:rsidR="00AF4FEB" w:rsidRPr="002C6FC6" w:rsidRDefault="00AF4FEB" w:rsidP="00E7694E">
      <w:pPr>
        <w:tabs>
          <w:tab w:val="left" w:pos="4500"/>
        </w:tabs>
        <w:spacing w:before="40"/>
        <w:ind w:right="-80"/>
        <w:rPr>
          <w:rFonts w:cs="Arial"/>
          <w:i/>
          <w:sz w:val="20"/>
          <w:szCs w:val="22"/>
        </w:rPr>
      </w:pPr>
    </w:p>
    <w:p w:rsidR="00AF4FEB" w:rsidRDefault="00AF4FEB" w:rsidP="00335F21">
      <w:pPr>
        <w:tabs>
          <w:tab w:val="left" w:pos="4500"/>
        </w:tabs>
        <w:spacing w:before="40"/>
        <w:ind w:right="-80"/>
        <w:rPr>
          <w:rFonts w:cs="Arial"/>
          <w:sz w:val="20"/>
          <w:szCs w:val="22"/>
        </w:rPr>
      </w:pPr>
      <w:r w:rsidRPr="00335F21">
        <w:rPr>
          <w:rFonts w:cs="Arial"/>
          <w:b/>
          <w:sz w:val="20"/>
          <w:szCs w:val="22"/>
        </w:rPr>
        <w:t>3</w:t>
      </w:r>
      <w:r>
        <w:rPr>
          <w:rFonts w:cs="Arial"/>
          <w:sz w:val="20"/>
          <w:szCs w:val="22"/>
        </w:rPr>
        <w:t xml:space="preserve">. </w:t>
      </w:r>
      <w:r w:rsidR="00335F21">
        <w:rPr>
          <w:rFonts w:cs="Arial"/>
          <w:sz w:val="20"/>
          <w:szCs w:val="22"/>
        </w:rPr>
        <w:t>One similarity between chemical potential energy and gravitational potential energy is that they are both measurable quantities.  Devise an experiment by which you could measure and compare the amount of chemical potential energy in a pound of coal and a pound of oil.</w:t>
      </w:r>
    </w:p>
    <w:sectPr w:rsidR="00AF4FEB" w:rsidSect="00E7694E">
      <w:pgSz w:w="12240" w:h="15840"/>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7694E"/>
    <w:rsid w:val="00221A14"/>
    <w:rsid w:val="00226874"/>
    <w:rsid w:val="002C6FC6"/>
    <w:rsid w:val="002E53DA"/>
    <w:rsid w:val="00335F21"/>
    <w:rsid w:val="00374B69"/>
    <w:rsid w:val="003912F8"/>
    <w:rsid w:val="0042774B"/>
    <w:rsid w:val="00430459"/>
    <w:rsid w:val="00597D4D"/>
    <w:rsid w:val="006C3C8C"/>
    <w:rsid w:val="00764C1A"/>
    <w:rsid w:val="00880114"/>
    <w:rsid w:val="00961DDC"/>
    <w:rsid w:val="00987DFC"/>
    <w:rsid w:val="00AF4FEB"/>
    <w:rsid w:val="00B70C20"/>
    <w:rsid w:val="00BE3D69"/>
    <w:rsid w:val="00CF3604"/>
    <w:rsid w:val="00D12171"/>
    <w:rsid w:val="00E7694E"/>
    <w:rsid w:val="00F8643A"/>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94E"/>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374B69"/>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74B6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400</Words>
  <Characters>2284</Characters>
  <Application>Microsoft Macintosh Word</Application>
  <DocSecurity>0</DocSecurity>
  <Lines>19</Lines>
  <Paragraphs>4</Paragraphs>
  <ScaleCrop>false</ScaleCrop>
  <Company>MSU</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Nicole LaDue</cp:lastModifiedBy>
  <cp:revision>2</cp:revision>
  <dcterms:created xsi:type="dcterms:W3CDTF">2010-10-12T00:46:00Z</dcterms:created>
  <dcterms:modified xsi:type="dcterms:W3CDTF">2010-10-12T00:46:00Z</dcterms:modified>
</cp:coreProperties>
</file>